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7BE89B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del w:id="3" w:author="Agnieszka Jamrozik" w:date="2025-12-05T14:31:00Z" w16du:dateUtc="2025-12-05T13:31:00Z">
        <w:r w:rsidR="00706C21" w:rsidRPr="00A10F65" w:rsidDel="002A5DEE">
          <w:rPr>
            <w:rFonts w:ascii="Cambria" w:eastAsia="Times New Roman" w:hAnsi="Cambria" w:cs="Arial"/>
            <w:bCs/>
            <w:lang w:eastAsia="pl-PL"/>
          </w:rPr>
          <w:delText>Pakiet ______,</w:delText>
        </w:r>
        <w:r w:rsidR="00706C21" w:rsidRPr="00A10F65" w:rsidDel="002A5DEE">
          <w:rPr>
            <w:rFonts w:ascii="Cambria" w:hAnsi="Cambria" w:cs="Arial"/>
            <w:sz w:val="21"/>
            <w:szCs w:val="21"/>
          </w:rPr>
          <w:delText xml:space="preserve"> </w:delText>
        </w:r>
      </w:del>
      <w:ins w:id="4" w:author="Agnieszka Jamrozik" w:date="2025-12-05T14:31:00Z" w16du:dateUtc="2025-12-05T13:31:00Z">
        <w:r w:rsidR="002A5DEE">
          <w:rPr>
            <w:rFonts w:ascii="Cambria" w:hAnsi="Cambria" w:cs="Arial"/>
            <w:sz w:val="21"/>
            <w:szCs w:val="21"/>
          </w:rPr>
          <w:t>zada</w:t>
        </w:r>
      </w:ins>
      <w:ins w:id="5" w:author="Agnieszka Jamrozik" w:date="2025-12-05T14:32:00Z" w16du:dateUtc="2025-12-05T13:32:00Z">
        <w:r w:rsidR="002A5DEE">
          <w:rPr>
            <w:rFonts w:ascii="Cambria" w:hAnsi="Cambria" w:cs="Arial"/>
            <w:sz w:val="21"/>
            <w:szCs w:val="21"/>
          </w:rPr>
          <w:t>nie 02.L.02/12</w:t>
        </w:r>
      </w:ins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B86BDE" w:rsidRDefault="0093256D" w:rsidP="00A10F65">
      <w:pPr>
        <w:spacing w:before="120" w:after="0" w:line="240" w:lineRule="auto"/>
        <w:jc w:val="both"/>
        <w:rPr>
          <w:del w:id="11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0CD99794" w14:textId="77777777" w:rsidR="0093256D" w:rsidDel="00B86BDE" w:rsidRDefault="0093256D" w:rsidP="00A10F65">
      <w:pPr>
        <w:spacing w:before="120" w:after="0" w:line="240" w:lineRule="auto"/>
        <w:jc w:val="both"/>
        <w:rPr>
          <w:del w:id="12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3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5" w:name="_Hlk99014455"/>
    </w:p>
    <w:bookmarkEnd w:id="1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7" w:name="_Hlk43743043"/>
      <w:bookmarkStart w:id="1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8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FBCA9" w14:textId="77777777" w:rsidR="00EB717F" w:rsidRDefault="00EB717F" w:rsidP="00473719">
      <w:pPr>
        <w:spacing w:after="0" w:line="240" w:lineRule="auto"/>
      </w:pPr>
      <w:r>
        <w:separator/>
      </w:r>
    </w:p>
  </w:endnote>
  <w:endnote w:type="continuationSeparator" w:id="0">
    <w:p w14:paraId="7D510D0F" w14:textId="77777777" w:rsidR="00EB717F" w:rsidRDefault="00EB717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C5030" w14:textId="77777777" w:rsidR="00EB717F" w:rsidRDefault="00EB717F" w:rsidP="00473719">
      <w:pPr>
        <w:spacing w:after="0" w:line="240" w:lineRule="auto"/>
      </w:pPr>
      <w:r>
        <w:separator/>
      </w:r>
    </w:p>
  </w:footnote>
  <w:footnote w:type="continuationSeparator" w:id="0">
    <w:p w14:paraId="049A8D31" w14:textId="77777777" w:rsidR="00EB717F" w:rsidRDefault="00EB717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607740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ins w:id="7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 xml:space="preserve">osoby fizycznej lub prawnej, </w:t>
        </w:r>
      </w:ins>
      <w:r w:rsidRPr="00A10F65">
        <w:rPr>
          <w:rFonts w:ascii="Cambria" w:hAnsi="Cambria" w:cs="Arial"/>
          <w:sz w:val="16"/>
          <w:szCs w:val="16"/>
        </w:rPr>
        <w:t>podmiotu</w:t>
      </w:r>
      <w:ins w:id="8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9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>ch</w:t>
        </w:r>
      </w:ins>
      <w:del w:id="10" w:author="JiW" w:date="2025-10-27T10:49:00Z" w16du:dateUtc="2025-10-27T09:49:00Z">
        <w:r w:rsidRPr="00A10F65" w:rsidDel="00B86BDE">
          <w:rPr>
            <w:rFonts w:ascii="Cambria" w:hAnsi="Cambria" w:cs="Arial"/>
            <w:sz w:val="16"/>
            <w:szCs w:val="16"/>
          </w:rPr>
          <w:delText>m</w:delText>
        </w:r>
      </w:del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6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Jamrozik">
    <w15:presenceInfo w15:providerId="AD" w15:userId="S::agnieszka.jamrozik@ad.lasy.gov.pl::c9a043eb-6d4c-46a0-9e75-f3a5b775e6da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A5DEE"/>
    <w:rsid w:val="002C757B"/>
    <w:rsid w:val="003362BF"/>
    <w:rsid w:val="00386684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95C5C"/>
    <w:rsid w:val="00C15FCE"/>
    <w:rsid w:val="00C66B30"/>
    <w:rsid w:val="00CC31B9"/>
    <w:rsid w:val="00CE248B"/>
    <w:rsid w:val="00D16030"/>
    <w:rsid w:val="00D574EF"/>
    <w:rsid w:val="00D82B0D"/>
    <w:rsid w:val="00DC6415"/>
    <w:rsid w:val="00E66F8F"/>
    <w:rsid w:val="00EB717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3</cp:revision>
  <cp:lastPrinted>2025-12-05T13:31:00Z</cp:lastPrinted>
  <dcterms:created xsi:type="dcterms:W3CDTF">2025-11-03T11:22:00Z</dcterms:created>
  <dcterms:modified xsi:type="dcterms:W3CDTF">2025-12-05T13:32:00Z</dcterms:modified>
</cp:coreProperties>
</file>